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72E47C8"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r w:rsidR="00E658D8">
        <w:rPr>
          <w:rStyle w:val="Strong"/>
          <w:b/>
          <w:bCs w:val="0"/>
          <w:sz w:val="24"/>
          <w:szCs w:val="24"/>
        </w:rPr>
        <w:t>21</w:t>
      </w:r>
      <w:r w:rsidR="00D7229C" w:rsidRPr="00DF2302">
        <w:rPr>
          <w:rStyle w:val="Strong"/>
          <w:b/>
          <w:bCs w:val="0"/>
          <w:sz w:val="24"/>
          <w:szCs w:val="24"/>
        </w:rPr>
        <w:t>-</w:t>
      </w:r>
      <w:r w:rsidR="00E658D8">
        <w:rPr>
          <w:rStyle w:val="Strong"/>
          <w:b/>
          <w:bCs w:val="0"/>
          <w:sz w:val="24"/>
          <w:szCs w:val="24"/>
        </w:rPr>
        <w:t>G018</w:t>
      </w:r>
      <w:r w:rsidR="007C0D3A" w:rsidRPr="00DF2302">
        <w:rPr>
          <w:rStyle w:val="Strong"/>
          <w:b/>
          <w:bCs w:val="0"/>
          <w:sz w:val="24"/>
          <w:szCs w:val="24"/>
        </w:rPr>
        <w:t>-</w:t>
      </w:r>
      <w:bookmarkEnd w:id="1"/>
      <w:bookmarkEnd w:id="2"/>
      <w:bookmarkEnd w:id="3"/>
      <w:bookmarkEnd w:id="4"/>
      <w:r w:rsidR="00E658D8">
        <w:rPr>
          <w:rStyle w:val="Strong"/>
          <w:b/>
          <w:bCs w:val="0"/>
          <w:sz w:val="24"/>
          <w:szCs w:val="24"/>
        </w:rPr>
        <w:t>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 xml:space="preserve">&lt;It should be decided in advance </w:t>
      </w:r>
      <w:proofErr w:type="gramStart"/>
      <w:r w:rsidRPr="00DF2302">
        <w:rPr>
          <w:rFonts w:ascii="Calibri" w:hAnsi="Calibri" w:cs="Calibri"/>
          <w:i/>
          <w:iCs/>
          <w:highlight w:val="yellow"/>
          <w:lang w:val="en-GB"/>
        </w:rPr>
        <w:t>whether or not</w:t>
      </w:r>
      <w:proofErr w:type="gramEnd"/>
      <w:r w:rsidRPr="00DF2302">
        <w:rPr>
          <w:rFonts w:ascii="Calibri" w:hAnsi="Calibri" w:cs="Calibri"/>
          <w:i/>
          <w:iCs/>
          <w:highlight w:val="yellow"/>
          <w:lang w:val="en-GB"/>
        </w:rPr>
        <w:t xml:space="preserve">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707F54" w:rsidRPr="00DF2302" w14:paraId="1E936ED7" w14:textId="77777777" w:rsidTr="00590A83">
        <w:trPr>
          <w:cantSplit/>
          <w:tblHeader/>
        </w:trPr>
        <w:tc>
          <w:tcPr>
            <w:tcW w:w="2430" w:type="dxa"/>
            <w:shd w:val="clear" w:color="auto" w:fill="auto"/>
            <w:vAlign w:val="center"/>
          </w:tcPr>
          <w:p w14:paraId="045EEAE3" w14:textId="77777777" w:rsidR="00707F54" w:rsidRPr="00DF2302" w:rsidRDefault="00707F54" w:rsidP="00590A83">
            <w:pPr>
              <w:pStyle w:val="TableContents"/>
              <w:jc w:val="center"/>
              <w:rPr>
                <w:rFonts w:cs="Calibri"/>
                <w:b/>
              </w:rPr>
            </w:pPr>
            <w:bookmarkStart w:id="11" w:name="_Hlk26879176"/>
            <w:r w:rsidRPr="00DF2302">
              <w:rPr>
                <w:rFonts w:cs="Calibri"/>
                <w:b/>
              </w:rPr>
              <w:t>Major Criteria</w:t>
            </w:r>
          </w:p>
        </w:tc>
        <w:tc>
          <w:tcPr>
            <w:tcW w:w="5367" w:type="dxa"/>
            <w:shd w:val="clear" w:color="auto" w:fill="auto"/>
            <w:vAlign w:val="center"/>
          </w:tcPr>
          <w:p w14:paraId="4865AA5B" w14:textId="77777777" w:rsidR="00707F54" w:rsidRPr="00DF2302" w:rsidRDefault="00707F54" w:rsidP="00590A83">
            <w:pPr>
              <w:pStyle w:val="TableContents"/>
              <w:jc w:val="center"/>
              <w:rPr>
                <w:rFonts w:cs="Calibri"/>
                <w:b/>
              </w:rPr>
            </w:pPr>
            <w:r w:rsidRPr="00DF2302">
              <w:rPr>
                <w:rFonts w:cs="Calibri"/>
                <w:b/>
              </w:rPr>
              <w:t>Details &amp; Sub-Criteria</w:t>
            </w:r>
          </w:p>
        </w:tc>
        <w:tc>
          <w:tcPr>
            <w:tcW w:w="1360" w:type="dxa"/>
            <w:shd w:val="clear" w:color="auto" w:fill="auto"/>
            <w:vAlign w:val="center"/>
          </w:tcPr>
          <w:p w14:paraId="7F453F1E" w14:textId="77777777" w:rsidR="00707F54" w:rsidRPr="009B3BFB" w:rsidRDefault="00707F54" w:rsidP="00590A83">
            <w:pPr>
              <w:pStyle w:val="TableContents"/>
              <w:jc w:val="center"/>
              <w:rPr>
                <w:rFonts w:cs="Calibri"/>
                <w:b/>
              </w:rPr>
            </w:pPr>
            <w:r w:rsidRPr="009B3BFB">
              <w:rPr>
                <w:rFonts w:cs="Calibri"/>
                <w:b/>
              </w:rPr>
              <w:t>Possible Score</w:t>
            </w:r>
          </w:p>
        </w:tc>
      </w:tr>
      <w:tr w:rsidR="00707F54" w:rsidRPr="00DF2302" w14:paraId="0D7B30DC" w14:textId="77777777" w:rsidTr="00590A83">
        <w:trPr>
          <w:cantSplit/>
          <w:tblHeader/>
        </w:trPr>
        <w:tc>
          <w:tcPr>
            <w:tcW w:w="2430" w:type="dxa"/>
            <w:shd w:val="clear" w:color="auto" w:fill="auto"/>
            <w:vAlign w:val="center"/>
          </w:tcPr>
          <w:p w14:paraId="190FFB36" w14:textId="77777777" w:rsidR="00707F54" w:rsidRPr="00DF2302" w:rsidRDefault="00707F54" w:rsidP="00590A83">
            <w:pPr>
              <w:pStyle w:val="TableContents"/>
              <w:rPr>
                <w:rFonts w:asciiTheme="minorHAnsi" w:hAnsiTheme="minorHAnsi"/>
                <w:sz w:val="22"/>
                <w:szCs w:val="22"/>
                <w:highlight w:val="yellow"/>
                <w:lang w:eastAsia="en-US"/>
              </w:rPr>
            </w:pPr>
            <w:r>
              <w:rPr>
                <w:rFonts w:ascii="IBM Plex Sans" w:hAnsi="IBM Plex Sans"/>
                <w:color w:val="1E1D1A"/>
                <w:shd w:val="clear" w:color="auto" w:fill="FFFFFF"/>
              </w:rPr>
              <w:t>Ergonomic Design</w:t>
            </w:r>
          </w:p>
        </w:tc>
        <w:tc>
          <w:tcPr>
            <w:tcW w:w="5367" w:type="dxa"/>
            <w:shd w:val="clear" w:color="auto" w:fill="auto"/>
          </w:tcPr>
          <w:p w14:paraId="1524F693" w14:textId="77777777" w:rsidR="00707F54" w:rsidRPr="00DF2302" w:rsidRDefault="00707F54" w:rsidP="00590A83">
            <w:pPr>
              <w:pStyle w:val="TableContents"/>
              <w:rPr>
                <w:rFonts w:asciiTheme="minorHAnsi" w:hAnsiTheme="minorHAnsi"/>
                <w:sz w:val="22"/>
                <w:szCs w:val="22"/>
                <w:highlight w:val="yellow"/>
              </w:rPr>
            </w:pPr>
            <w:r>
              <w:rPr>
                <w:rFonts w:ascii="IBM Plex Sans" w:hAnsi="IBM Plex Sans"/>
                <w:color w:val="1E1D1A"/>
                <w:shd w:val="clear" w:color="auto" w:fill="FFFFFF"/>
              </w:rPr>
              <w:t xml:space="preserve">Ergonomics plays a vital role in enhancing employee comfort. Suppliers must provide tables and chairs design and brief explanation (at least one paragraph). </w:t>
            </w:r>
          </w:p>
        </w:tc>
        <w:tc>
          <w:tcPr>
            <w:tcW w:w="1360" w:type="dxa"/>
            <w:shd w:val="clear" w:color="auto" w:fill="auto"/>
            <w:vAlign w:val="center"/>
          </w:tcPr>
          <w:p w14:paraId="46142278" w14:textId="77777777" w:rsidR="00707F54" w:rsidRPr="009B3BFB" w:rsidRDefault="00707F54" w:rsidP="00590A83">
            <w:pPr>
              <w:pStyle w:val="TableContents"/>
              <w:jc w:val="center"/>
              <w:rPr>
                <w:rFonts w:asciiTheme="minorHAnsi" w:hAnsiTheme="minorHAnsi"/>
                <w:sz w:val="22"/>
                <w:szCs w:val="22"/>
                <w:lang w:eastAsia="en-US"/>
              </w:rPr>
            </w:pPr>
            <w:r w:rsidRPr="009B3BFB">
              <w:rPr>
                <w:rFonts w:asciiTheme="minorHAnsi" w:hAnsiTheme="minorHAnsi"/>
                <w:sz w:val="22"/>
                <w:szCs w:val="22"/>
                <w:lang w:eastAsia="en-US"/>
              </w:rPr>
              <w:t>10</w:t>
            </w:r>
          </w:p>
        </w:tc>
      </w:tr>
      <w:tr w:rsidR="00707F54" w:rsidRPr="009B3BFB" w14:paraId="16054F65" w14:textId="77777777" w:rsidTr="00590A83">
        <w:trPr>
          <w:cantSplit/>
          <w:tblHeader/>
        </w:trPr>
        <w:tc>
          <w:tcPr>
            <w:tcW w:w="2430" w:type="dxa"/>
            <w:shd w:val="clear" w:color="auto" w:fill="auto"/>
            <w:vAlign w:val="center"/>
          </w:tcPr>
          <w:p w14:paraId="1B4559FE" w14:textId="77777777" w:rsidR="00707F54" w:rsidRPr="009B3BFB" w:rsidRDefault="00707F54" w:rsidP="00590A83">
            <w:pPr>
              <w:pStyle w:val="TableContents"/>
              <w:rPr>
                <w:rFonts w:asciiTheme="minorHAnsi" w:hAnsiTheme="minorHAnsi"/>
                <w:lang w:eastAsia="en-US"/>
              </w:rPr>
            </w:pPr>
            <w:r w:rsidRPr="009B3BFB">
              <w:rPr>
                <w:rFonts w:asciiTheme="minorHAnsi" w:hAnsiTheme="minorHAnsi"/>
                <w:lang w:eastAsia="en-US"/>
              </w:rPr>
              <w:t>Delivery time</w:t>
            </w:r>
          </w:p>
        </w:tc>
        <w:tc>
          <w:tcPr>
            <w:tcW w:w="5367" w:type="dxa"/>
            <w:shd w:val="clear" w:color="auto" w:fill="auto"/>
          </w:tcPr>
          <w:p w14:paraId="4E9A1D05" w14:textId="77777777" w:rsidR="00707F54" w:rsidRPr="009B3BFB" w:rsidRDefault="00707F54" w:rsidP="00590A83">
            <w:pPr>
              <w:pStyle w:val="TableContents"/>
              <w:rPr>
                <w:rFonts w:asciiTheme="minorHAnsi" w:hAnsiTheme="minorHAnsi"/>
              </w:rPr>
            </w:pPr>
            <w:r w:rsidRPr="009B3BFB">
              <w:rPr>
                <w:rFonts w:asciiTheme="minorHAnsi" w:hAnsiTheme="minorHAnsi"/>
              </w:rPr>
              <w:t xml:space="preserve">Provide delivery work plan within the 60 days </w:t>
            </w:r>
          </w:p>
        </w:tc>
        <w:tc>
          <w:tcPr>
            <w:tcW w:w="1360" w:type="dxa"/>
            <w:shd w:val="clear" w:color="auto" w:fill="auto"/>
            <w:vAlign w:val="center"/>
          </w:tcPr>
          <w:p w14:paraId="0958280E" w14:textId="77777777" w:rsidR="00707F54" w:rsidRPr="009B3BFB" w:rsidRDefault="00707F54" w:rsidP="00590A83">
            <w:pPr>
              <w:pStyle w:val="TableContents"/>
              <w:jc w:val="center"/>
              <w:rPr>
                <w:rFonts w:asciiTheme="minorHAnsi" w:hAnsiTheme="minorHAnsi"/>
                <w:lang w:eastAsia="en-US"/>
              </w:rPr>
            </w:pPr>
            <w:r w:rsidRPr="009B3BFB">
              <w:rPr>
                <w:rFonts w:asciiTheme="minorHAnsi" w:hAnsiTheme="minorHAnsi"/>
                <w:lang w:eastAsia="en-US"/>
              </w:rPr>
              <w:t>10</w:t>
            </w:r>
          </w:p>
        </w:tc>
      </w:tr>
      <w:tr w:rsidR="00707F54" w:rsidRPr="00DF2302" w14:paraId="505A3BCD" w14:textId="77777777" w:rsidTr="00590A83">
        <w:trPr>
          <w:cantSplit/>
          <w:tblHeader/>
        </w:trPr>
        <w:tc>
          <w:tcPr>
            <w:tcW w:w="2430" w:type="dxa"/>
            <w:shd w:val="clear" w:color="auto" w:fill="auto"/>
            <w:vAlign w:val="center"/>
          </w:tcPr>
          <w:p w14:paraId="64C392E8" w14:textId="77777777" w:rsidR="00707F54" w:rsidRPr="00DF2302" w:rsidRDefault="00707F54" w:rsidP="00590A83">
            <w:pPr>
              <w:pStyle w:val="TableContents"/>
              <w:rPr>
                <w:rFonts w:asciiTheme="minorHAnsi" w:hAnsiTheme="minorHAnsi"/>
                <w:sz w:val="22"/>
                <w:szCs w:val="22"/>
                <w:highlight w:val="yellow"/>
                <w:lang w:eastAsia="en-US"/>
              </w:rPr>
            </w:pPr>
            <w:r>
              <w:rPr>
                <w:rFonts w:ascii="IBM Plex Sans" w:hAnsi="IBM Plex Sans"/>
                <w:color w:val="1E1D1A"/>
                <w:shd w:val="clear" w:color="auto" w:fill="FFFFFF"/>
              </w:rPr>
              <w:t>Functionality and Flexibility</w:t>
            </w:r>
          </w:p>
        </w:tc>
        <w:tc>
          <w:tcPr>
            <w:tcW w:w="5367" w:type="dxa"/>
            <w:shd w:val="clear" w:color="auto" w:fill="auto"/>
          </w:tcPr>
          <w:p w14:paraId="3DE7B77B" w14:textId="77777777" w:rsidR="00707F54" w:rsidRPr="00DF2302" w:rsidRDefault="00707F54" w:rsidP="00590A83">
            <w:pPr>
              <w:pStyle w:val="TableContents"/>
              <w:rPr>
                <w:rFonts w:asciiTheme="minorHAnsi" w:hAnsiTheme="minorHAnsi"/>
                <w:sz w:val="22"/>
                <w:szCs w:val="22"/>
                <w:highlight w:val="yellow"/>
              </w:rPr>
            </w:pPr>
            <w:r>
              <w:rPr>
                <w:rFonts w:ascii="IBM Plex Sans" w:hAnsi="IBM Plex Sans"/>
                <w:color w:val="1E1D1A"/>
                <w:shd w:val="clear" w:color="auto" w:fill="FFFFFF"/>
              </w:rPr>
              <w:t>The functionality of office furniture is essential for accommodating various work styles and tasks. Chairs and tables should be adjustable and versatile to meet the diverse needs of employees.</w:t>
            </w:r>
          </w:p>
        </w:tc>
        <w:tc>
          <w:tcPr>
            <w:tcW w:w="1360" w:type="dxa"/>
            <w:shd w:val="clear" w:color="auto" w:fill="auto"/>
            <w:vAlign w:val="center"/>
          </w:tcPr>
          <w:p w14:paraId="7D76C46B" w14:textId="77777777" w:rsidR="00707F54" w:rsidRPr="009B3BFB" w:rsidRDefault="00707F54" w:rsidP="00590A83">
            <w:pPr>
              <w:pStyle w:val="TableContents"/>
              <w:jc w:val="center"/>
              <w:rPr>
                <w:rFonts w:asciiTheme="minorHAnsi" w:hAnsiTheme="minorHAnsi"/>
                <w:sz w:val="22"/>
                <w:szCs w:val="22"/>
                <w:lang w:eastAsia="en-US"/>
              </w:rPr>
            </w:pPr>
            <w:r w:rsidRPr="009B3BFB">
              <w:rPr>
                <w:rFonts w:asciiTheme="minorHAnsi" w:hAnsiTheme="minorHAnsi"/>
                <w:sz w:val="22"/>
                <w:szCs w:val="22"/>
                <w:lang w:eastAsia="en-US"/>
              </w:rPr>
              <w:t>10</w:t>
            </w:r>
          </w:p>
        </w:tc>
      </w:tr>
      <w:tr w:rsidR="00707F54" w:rsidRPr="00DF2302" w14:paraId="125D2358" w14:textId="77777777" w:rsidTr="00590A83">
        <w:trPr>
          <w:cantSplit/>
          <w:tblHeader/>
        </w:trPr>
        <w:tc>
          <w:tcPr>
            <w:tcW w:w="2430" w:type="dxa"/>
            <w:shd w:val="clear" w:color="auto" w:fill="auto"/>
            <w:vAlign w:val="center"/>
          </w:tcPr>
          <w:p w14:paraId="30B4F5ED" w14:textId="77777777" w:rsidR="00707F54" w:rsidRPr="00DF2302" w:rsidRDefault="00707F54" w:rsidP="00590A83">
            <w:pPr>
              <w:pStyle w:val="TableContents"/>
              <w:jc w:val="both"/>
              <w:rPr>
                <w:rFonts w:asciiTheme="minorHAnsi" w:hAnsiTheme="minorHAnsi"/>
                <w:sz w:val="22"/>
                <w:szCs w:val="22"/>
                <w:highlight w:val="yellow"/>
                <w:lang w:eastAsia="en-US"/>
              </w:rPr>
            </w:pPr>
            <w:r>
              <w:rPr>
                <w:rFonts w:ascii="IBM Plex Sans" w:hAnsi="IBM Plex Sans"/>
                <w:color w:val="1E1D1A"/>
                <w:shd w:val="clear" w:color="auto" w:fill="FFFFFF"/>
              </w:rPr>
              <w:t>Cost-Effectiveness</w:t>
            </w:r>
          </w:p>
        </w:tc>
        <w:tc>
          <w:tcPr>
            <w:tcW w:w="5367" w:type="dxa"/>
            <w:shd w:val="clear" w:color="auto" w:fill="auto"/>
          </w:tcPr>
          <w:p w14:paraId="294B3F65" w14:textId="77777777" w:rsidR="00707F54" w:rsidRPr="00DF2302" w:rsidRDefault="00707F54" w:rsidP="00590A83">
            <w:pPr>
              <w:adjustRightInd w:val="0"/>
              <w:rPr>
                <w:rFonts w:asciiTheme="minorHAnsi" w:eastAsiaTheme="minorEastAsia" w:hAnsiTheme="minorHAnsi"/>
                <w:color w:val="000000"/>
                <w:sz w:val="22"/>
                <w:highlight w:val="yellow"/>
                <w:lang w:val="en-GB"/>
              </w:rPr>
            </w:pPr>
            <w:r>
              <w:rPr>
                <w:rFonts w:ascii="IBM Plex Sans" w:hAnsi="IBM Plex Sans"/>
                <w:color w:val="1E1D1A"/>
                <w:shd w:val="clear" w:color="auto" w:fill="FFFFFF"/>
              </w:rPr>
              <w:t>Cost is a critical factor in the evaluation of tenders. Organizations must assess the total cost of ownership, which includes not only the initial purchase price but also maintenance, durability, and potential health-related costs associated with poor-quality furniture.</w:t>
            </w:r>
          </w:p>
        </w:tc>
        <w:tc>
          <w:tcPr>
            <w:tcW w:w="1360" w:type="dxa"/>
            <w:shd w:val="clear" w:color="auto" w:fill="auto"/>
            <w:vAlign w:val="center"/>
          </w:tcPr>
          <w:p w14:paraId="46CBC54E" w14:textId="77777777" w:rsidR="00707F54" w:rsidRPr="009B3BFB" w:rsidRDefault="00707F54" w:rsidP="00590A83">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707F54" w:rsidRPr="00DF2302" w14:paraId="1AE24CA9" w14:textId="77777777" w:rsidTr="00590A83">
        <w:trPr>
          <w:cantSplit/>
          <w:tblHeader/>
        </w:trPr>
        <w:tc>
          <w:tcPr>
            <w:tcW w:w="2430" w:type="dxa"/>
            <w:shd w:val="clear" w:color="auto" w:fill="auto"/>
            <w:vAlign w:val="center"/>
          </w:tcPr>
          <w:p w14:paraId="1A21B0ED" w14:textId="77777777" w:rsidR="00707F54" w:rsidRDefault="00707F54" w:rsidP="00590A83">
            <w:pPr>
              <w:pStyle w:val="TableContents"/>
              <w:jc w:val="both"/>
              <w:rPr>
                <w:rFonts w:ascii="IBM Plex Sans" w:hAnsi="IBM Plex Sans"/>
                <w:color w:val="1E1D1A"/>
                <w:shd w:val="clear" w:color="auto" w:fill="FFFFFF"/>
              </w:rPr>
            </w:pPr>
            <w:r>
              <w:rPr>
                <w:rFonts w:ascii="IBM Plex Sans" w:hAnsi="IBM Plex Sans"/>
                <w:color w:val="1E1D1A"/>
                <w:shd w:val="clear" w:color="auto" w:fill="FFFFFF"/>
              </w:rPr>
              <w:t>Supplier Reputation and Service</w:t>
            </w:r>
          </w:p>
        </w:tc>
        <w:tc>
          <w:tcPr>
            <w:tcW w:w="5367" w:type="dxa"/>
            <w:shd w:val="clear" w:color="auto" w:fill="auto"/>
          </w:tcPr>
          <w:p w14:paraId="198D324A" w14:textId="77777777" w:rsidR="00707F54" w:rsidRPr="00DF2302" w:rsidRDefault="00707F54" w:rsidP="00590A83">
            <w:pPr>
              <w:adjustRightInd w:val="0"/>
              <w:rPr>
                <w:rFonts w:asciiTheme="minorHAnsi" w:eastAsiaTheme="minorEastAsia" w:hAnsiTheme="minorHAnsi"/>
                <w:color w:val="000000"/>
                <w:sz w:val="22"/>
                <w:highlight w:val="yellow"/>
                <w:lang w:val="en-GB"/>
              </w:rPr>
            </w:pPr>
            <w:r>
              <w:rPr>
                <w:rFonts w:ascii="IBM Plex Sans" w:hAnsi="IBM Plex Sans"/>
                <w:color w:val="1E1D1A"/>
                <w:shd w:val="clear" w:color="auto" w:fill="FFFFFF"/>
              </w:rPr>
              <w:t xml:space="preserve">The reputation of the supplier and the quality of their service should also be considered. A reliable supplier can ensure timely delivery, quality assurance, and after-sales support. The supplier must provide at least two references from previous experience on the same </w:t>
            </w:r>
          </w:p>
        </w:tc>
        <w:tc>
          <w:tcPr>
            <w:tcW w:w="1360" w:type="dxa"/>
            <w:shd w:val="clear" w:color="auto" w:fill="auto"/>
            <w:vAlign w:val="center"/>
          </w:tcPr>
          <w:p w14:paraId="58CF1194" w14:textId="77777777" w:rsidR="00707F54" w:rsidRPr="009B3BFB" w:rsidRDefault="00707F54" w:rsidP="00590A83">
            <w:pPr>
              <w:pStyle w:val="TableContents"/>
              <w:jc w:val="center"/>
              <w:rPr>
                <w:rFonts w:asciiTheme="minorHAnsi" w:hAnsiTheme="minorHAnsi"/>
                <w:sz w:val="22"/>
                <w:szCs w:val="22"/>
                <w:lang w:eastAsia="en-US"/>
              </w:rPr>
            </w:pPr>
            <w:r w:rsidRPr="009B3BFB">
              <w:rPr>
                <w:rFonts w:asciiTheme="minorHAnsi" w:hAnsiTheme="minorHAnsi"/>
                <w:sz w:val="22"/>
                <w:szCs w:val="22"/>
                <w:lang w:eastAsia="en-US"/>
              </w:rPr>
              <w:t>10</w:t>
            </w:r>
          </w:p>
        </w:tc>
      </w:tr>
      <w:tr w:rsidR="00707F54" w:rsidRPr="00DF2302" w14:paraId="4EBF6B81" w14:textId="77777777" w:rsidTr="00590A83">
        <w:trPr>
          <w:cantSplit/>
          <w:tblHeader/>
        </w:trPr>
        <w:tc>
          <w:tcPr>
            <w:tcW w:w="2430" w:type="dxa"/>
            <w:shd w:val="clear" w:color="auto" w:fill="auto"/>
            <w:vAlign w:val="center"/>
          </w:tcPr>
          <w:p w14:paraId="76A3A677" w14:textId="77777777" w:rsidR="00707F54" w:rsidRDefault="00707F54" w:rsidP="00590A83">
            <w:pPr>
              <w:pStyle w:val="TableContents"/>
              <w:jc w:val="both"/>
              <w:rPr>
                <w:rFonts w:ascii="IBM Plex Sans" w:hAnsi="IBM Plex Sans"/>
                <w:color w:val="1E1D1A"/>
                <w:shd w:val="clear" w:color="auto" w:fill="FFFFFF"/>
              </w:rPr>
            </w:pPr>
            <w:r>
              <w:rPr>
                <w:rFonts w:ascii="IBM Plex Sans" w:hAnsi="IBM Plex Sans"/>
                <w:color w:val="1E1D1A"/>
                <w:shd w:val="clear" w:color="auto" w:fill="FFFFFF"/>
              </w:rPr>
              <w:t>Specification</w:t>
            </w:r>
          </w:p>
        </w:tc>
        <w:tc>
          <w:tcPr>
            <w:tcW w:w="5367" w:type="dxa"/>
            <w:shd w:val="clear" w:color="auto" w:fill="auto"/>
          </w:tcPr>
          <w:p w14:paraId="7F361079" w14:textId="448813D3" w:rsidR="00707F54" w:rsidRDefault="00707F54" w:rsidP="00590A83">
            <w:pPr>
              <w:adjustRightInd w:val="0"/>
              <w:rPr>
                <w:rFonts w:ascii="IBM Plex Sans" w:hAnsi="IBM Plex Sans"/>
                <w:color w:val="1E1D1A"/>
                <w:shd w:val="clear" w:color="auto" w:fill="FFFFFF"/>
              </w:rPr>
            </w:pPr>
            <w:r>
              <w:rPr>
                <w:rFonts w:ascii="IBM Plex Sans" w:hAnsi="IBM Plex Sans"/>
                <w:color w:val="1E1D1A"/>
                <w:shd w:val="clear" w:color="auto" w:fill="FFFFFF"/>
              </w:rPr>
              <w:t>Complied with Specification as provided in template #4</w:t>
            </w:r>
            <w:r w:rsidR="001E345A">
              <w:rPr>
                <w:rFonts w:ascii="IBM Plex Sans" w:hAnsi="IBM Plex Sans"/>
                <w:color w:val="1E1D1A"/>
                <w:shd w:val="clear" w:color="auto" w:fill="FFFFFF"/>
              </w:rPr>
              <w:t xml:space="preserve"> of tender docs </w:t>
            </w:r>
          </w:p>
        </w:tc>
        <w:tc>
          <w:tcPr>
            <w:tcW w:w="1360" w:type="dxa"/>
            <w:shd w:val="clear" w:color="auto" w:fill="auto"/>
            <w:vAlign w:val="center"/>
          </w:tcPr>
          <w:p w14:paraId="5822EBDD" w14:textId="77777777" w:rsidR="00707F54" w:rsidRPr="009B3BFB" w:rsidRDefault="00707F54" w:rsidP="00590A83">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707F54" w:rsidRPr="00DF2302" w14:paraId="2C702661" w14:textId="77777777" w:rsidTr="00590A83">
        <w:trPr>
          <w:cantSplit/>
          <w:trHeight w:val="650"/>
          <w:tblHeader/>
        </w:trPr>
        <w:tc>
          <w:tcPr>
            <w:tcW w:w="7797" w:type="dxa"/>
            <w:gridSpan w:val="2"/>
            <w:shd w:val="clear" w:color="auto" w:fill="auto"/>
            <w:vAlign w:val="center"/>
          </w:tcPr>
          <w:p w14:paraId="208C151F" w14:textId="77777777" w:rsidR="00707F54" w:rsidRPr="00DF2302" w:rsidRDefault="00707F54" w:rsidP="00590A83">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39131743" w14:textId="77777777" w:rsidR="00707F54" w:rsidRPr="009B3BFB" w:rsidRDefault="00707F54" w:rsidP="00590A83">
            <w:pPr>
              <w:pStyle w:val="TableContents"/>
              <w:jc w:val="center"/>
              <w:rPr>
                <w:rFonts w:cs="Calibri"/>
                <w:b/>
              </w:rPr>
            </w:pPr>
            <w:r>
              <w:rPr>
                <w:rFonts w:cs="Calibri"/>
                <w:b/>
              </w:rPr>
              <w:t>100</w:t>
            </w:r>
          </w:p>
        </w:tc>
      </w:tr>
    </w:tbl>
    <w:p w14:paraId="0C75B2D3" w14:textId="77777777" w:rsidR="00707F54" w:rsidRDefault="00707F54" w:rsidP="00DF62DC">
      <w:pPr>
        <w:spacing w:before="120"/>
        <w:rPr>
          <w:rFonts w:ascii="Calibri" w:hAnsi="Calibri" w:cs="Calibri"/>
          <w:lang w:val="en-GB" w:eastAsia="ko-KR"/>
        </w:rPr>
      </w:pPr>
    </w:p>
    <w:p w14:paraId="0E20DD74" w14:textId="739DEC0D" w:rsidR="0060546A" w:rsidRPr="00DF2302" w:rsidRDefault="00DF62DC" w:rsidP="00DF62DC">
      <w:pPr>
        <w:spacing w:before="120"/>
        <w:rPr>
          <w:rFonts w:ascii="Calibri" w:hAnsi="Calibri" w:cs="Calibri"/>
          <w:lang w:val="en-GB" w:eastAsia="ko-KR"/>
        </w:rPr>
      </w:pPr>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lastRenderedPageBreak/>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11DB8A" w14:textId="77777777" w:rsidR="002F7ACC" w:rsidRDefault="002F7ACC">
      <w:r>
        <w:separator/>
      </w:r>
    </w:p>
  </w:endnote>
  <w:endnote w:type="continuationSeparator" w:id="0">
    <w:p w14:paraId="07A180C9" w14:textId="77777777" w:rsidR="002F7ACC" w:rsidRDefault="002F7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IBM Plex Sans">
    <w:charset w:val="00"/>
    <w:family w:val="swiss"/>
    <w:pitch w:val="variable"/>
    <w:sig w:usb0="A00002EF" w:usb1="5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61F959A7" w:rsidR="00D15CF2" w:rsidRDefault="004878F3" w:rsidP="004878F3">
    <w:pPr>
      <w:pStyle w:val="Footer"/>
    </w:pPr>
    <w:r>
      <w:fldChar w:fldCharType="begin"/>
    </w:r>
    <w:r>
      <w:instrText xml:space="preserve"> DATE \@ "yyyy-MM-dd" </w:instrText>
    </w:r>
    <w:r>
      <w:fldChar w:fldCharType="separate"/>
    </w:r>
    <w:r w:rsidR="00A56E15">
      <w:rPr>
        <w:noProof/>
      </w:rPr>
      <w:t>2024-09-23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53C77" w14:textId="77777777" w:rsidR="002F7ACC" w:rsidRDefault="002F7ACC">
      <w:r>
        <w:separator/>
      </w:r>
    </w:p>
  </w:footnote>
  <w:footnote w:type="continuationSeparator" w:id="0">
    <w:p w14:paraId="76CFEDC7" w14:textId="77777777" w:rsidR="002F7ACC" w:rsidRDefault="002F7A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455D1F46"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E658D8">
      <w:rPr>
        <w:rStyle w:val="Strong"/>
      </w:rPr>
      <w:t>21</w:t>
    </w:r>
    <w:r w:rsidRPr="00AD3DBB">
      <w:rPr>
        <w:rStyle w:val="Strong"/>
      </w:rPr>
      <w:t>-</w:t>
    </w:r>
    <w:r w:rsidR="00E658D8">
      <w:rPr>
        <w:rStyle w:val="Strong"/>
      </w:rPr>
      <w:t>G018</w:t>
    </w:r>
    <w:r w:rsidRPr="00AD3DBB">
      <w:rPr>
        <w:rStyle w:val="Strong"/>
      </w:rPr>
      <w:t>-</w:t>
    </w:r>
    <w:r w:rsidR="00E658D8">
      <w:rPr>
        <w:rStyle w:val="Strong"/>
      </w:rPr>
      <w:t>24</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27349040">
    <w:abstractNumId w:val="2"/>
  </w:num>
  <w:num w:numId="2" w16cid:durableId="1009213247">
    <w:abstractNumId w:val="7"/>
  </w:num>
  <w:num w:numId="3" w16cid:durableId="596641528">
    <w:abstractNumId w:val="6"/>
  </w:num>
  <w:num w:numId="4" w16cid:durableId="1273977781">
    <w:abstractNumId w:val="5"/>
  </w:num>
  <w:num w:numId="5" w16cid:durableId="1534729286">
    <w:abstractNumId w:val="0"/>
  </w:num>
  <w:num w:numId="6" w16cid:durableId="1360818284">
    <w:abstractNumId w:val="4"/>
  </w:num>
  <w:num w:numId="7" w16cid:durableId="111705153">
    <w:abstractNumId w:val="1"/>
  </w:num>
  <w:num w:numId="8" w16cid:durableId="1697121986">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345A"/>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3A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2F7ACC"/>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8DA"/>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58E6"/>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07F54"/>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673A"/>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587"/>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572A3"/>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E15"/>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2171"/>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9F3"/>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97D1E"/>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310"/>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FB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3D31"/>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8D8"/>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7A7"/>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17</TotalTime>
  <Pages>4</Pages>
  <Words>896</Words>
  <Characters>5112</Characters>
  <Application>Microsoft Office Word</Application>
  <DocSecurity>0</DocSecurity>
  <Lines>42</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5997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2016-10-18T02:57:00Z</cp:lastPrinted>
  <dcterms:created xsi:type="dcterms:W3CDTF">2024-09-16T10:52:00Z</dcterms:created>
  <dcterms:modified xsi:type="dcterms:W3CDTF">2024-09-22T21:20:00Z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